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:rsidTr="00050DA7">
        <w:tc>
          <w:tcPr>
            <w:tcW w:w="4428" w:type="dxa"/>
          </w:tcPr>
          <w:p w:rsidR="000348ED" w:rsidRPr="00AA2626" w:rsidRDefault="005D05AC" w:rsidP="002B0236">
            <w:r w:rsidRPr="00AA2626">
              <w:t>From:</w:t>
            </w:r>
            <w:r w:rsidRPr="00AA2626">
              <w:tab/>
            </w:r>
            <w:r w:rsidR="00E2082F">
              <w:t>ENAV</w:t>
            </w:r>
            <w:r w:rsidR="007272A0">
              <w:t xml:space="preserve"> </w:t>
            </w:r>
            <w:r w:rsidRPr="007464E0">
              <w:t>C</w:t>
            </w:r>
            <w:r w:rsidR="00050DA7" w:rsidRPr="007464E0">
              <w:t>ommittee</w:t>
            </w:r>
          </w:p>
        </w:tc>
        <w:tc>
          <w:tcPr>
            <w:tcW w:w="5461" w:type="dxa"/>
          </w:tcPr>
          <w:p w:rsidR="000348ED" w:rsidRPr="006F0422" w:rsidRDefault="006773DD" w:rsidP="00E2082F">
            <w:pPr>
              <w:jc w:val="right"/>
            </w:pPr>
            <w:r>
              <w:t>ENAV24</w:t>
            </w:r>
            <w:r w:rsidR="00EA5728">
              <w:t>-12.3.6</w:t>
            </w:r>
          </w:p>
        </w:tc>
      </w:tr>
      <w:tr w:rsidR="000348ED" w:rsidRPr="00AA2626" w:rsidTr="00050DA7">
        <w:tc>
          <w:tcPr>
            <w:tcW w:w="4428" w:type="dxa"/>
          </w:tcPr>
          <w:p w:rsidR="000348ED" w:rsidRPr="00AA2626" w:rsidRDefault="005D05AC" w:rsidP="00E2082F">
            <w:r w:rsidRPr="00AA2626">
              <w:t>To:</w:t>
            </w:r>
            <w:r w:rsidRPr="00AA2626">
              <w:tab/>
            </w:r>
            <w:r w:rsidR="00E2082F">
              <w:t>ARM</w:t>
            </w:r>
            <w:r w:rsidR="002C7644">
              <w:t xml:space="preserve"> Committee</w:t>
            </w:r>
          </w:p>
        </w:tc>
        <w:tc>
          <w:tcPr>
            <w:tcW w:w="5461" w:type="dxa"/>
          </w:tcPr>
          <w:p w:rsidR="000348ED" w:rsidRPr="006F0422" w:rsidRDefault="00E2082F" w:rsidP="00E2082F">
            <w:pPr>
              <w:jc w:val="right"/>
            </w:pPr>
            <w:r>
              <w:t>11</w:t>
            </w:r>
            <w:r w:rsidR="005D05AC" w:rsidRPr="006F0422">
              <w:t xml:space="preserve"> </w:t>
            </w:r>
            <w:r>
              <w:t>October</w:t>
            </w:r>
            <w:r w:rsidR="005D05AC" w:rsidRPr="006F0422">
              <w:t xml:space="preserve"> 20</w:t>
            </w:r>
            <w:r w:rsidR="001A654A" w:rsidRPr="006F0422">
              <w:t>1</w:t>
            </w:r>
            <w:r w:rsidR="007272A0" w:rsidRPr="006F0422">
              <w:t>9</w:t>
            </w:r>
          </w:p>
        </w:tc>
      </w:tr>
    </w:tbl>
    <w:p w:rsidR="00DF6AD0" w:rsidRDefault="00EA5728" w:rsidP="002B0236">
      <w:pPr>
        <w:pStyle w:val="Title"/>
      </w:pPr>
      <w:r>
        <w:t>LIAISON NOTE</w:t>
      </w:r>
    </w:p>
    <w:p w:rsidR="000348ED" w:rsidRDefault="00B30E2B" w:rsidP="004671DC">
      <w:pPr>
        <w:pStyle w:val="Title"/>
      </w:pPr>
      <w:r>
        <w:t xml:space="preserve">Liaison </w:t>
      </w:r>
      <w:r w:rsidR="00614FE4">
        <w:t>S</w:t>
      </w:r>
      <w:r>
        <w:t>tatement</w:t>
      </w:r>
      <w:r w:rsidR="00E2082F">
        <w:t xml:space="preserve"> from ITU</w:t>
      </w:r>
      <w:r w:rsidR="005F1965">
        <w:t xml:space="preserve"> to IALA</w:t>
      </w:r>
      <w:r w:rsidR="00E2082F">
        <w:t xml:space="preserve"> </w:t>
      </w:r>
      <w:r>
        <w:t xml:space="preserve">on </w:t>
      </w:r>
      <w:r w:rsidRPr="00B30E2B">
        <w:t xml:space="preserve">Assignment and use of identities in the maritime mobile service </w:t>
      </w:r>
      <w:r>
        <w:t>for AMRD</w:t>
      </w:r>
      <w:r w:rsidR="004671DC" w:rsidRPr="004671DC">
        <w:t xml:space="preserve"> </w:t>
      </w:r>
      <w:r w:rsidR="004671DC">
        <w:t>Group B</w:t>
      </w:r>
    </w:p>
    <w:p w:rsidR="0064435F" w:rsidRPr="00B14FC7" w:rsidRDefault="008E7A45" w:rsidP="00B14FC7">
      <w:pPr>
        <w:pStyle w:val="Heading1"/>
        <w:tabs>
          <w:tab w:val="clear" w:pos="851"/>
          <w:tab w:val="num" w:pos="567"/>
        </w:tabs>
        <w:rPr>
          <w:rFonts w:cs="Calibri"/>
          <w:lang w:eastAsia="zh-CN"/>
        </w:rPr>
      </w:pPr>
      <w:r w:rsidRPr="00B14FC7">
        <w:rPr>
          <w:rFonts w:cs="Calibri"/>
          <w:lang w:eastAsia="zh-CN"/>
        </w:rPr>
        <w:t>INTRODUCTION</w:t>
      </w:r>
    </w:p>
    <w:p w:rsidR="00980E82" w:rsidRDefault="00810302" w:rsidP="00BA7D08">
      <w:pPr>
        <w:pStyle w:val="BodyText"/>
      </w:pPr>
      <w:r>
        <w:t>IALA</w:t>
      </w:r>
      <w:r w:rsidR="00980E82">
        <w:t xml:space="preserve"> received a liaison statement from ITU on a</w:t>
      </w:r>
      <w:r w:rsidR="00980E82" w:rsidRPr="00B30E2B">
        <w:t xml:space="preserve">ssignment and use of identities in the maritime mobile service </w:t>
      </w:r>
      <w:r w:rsidR="00980E82">
        <w:t xml:space="preserve">for AMRD Group B </w:t>
      </w:r>
      <w:r w:rsidR="00980E82">
        <w:rPr>
          <w:spacing w:val="-2"/>
          <w:lang w:val="en-US" w:eastAsia="zh-CN"/>
        </w:rPr>
        <w:t>using AIS technology</w:t>
      </w:r>
      <w:r w:rsidR="00BA7D08">
        <w:rPr>
          <w:spacing w:val="-2"/>
          <w:lang w:val="en-US" w:eastAsia="zh-CN"/>
        </w:rPr>
        <w:t xml:space="preserve"> (</w:t>
      </w:r>
      <w:r w:rsidR="002F73F4" w:rsidRPr="00E719F6">
        <w:rPr>
          <w:spacing w:val="-2"/>
          <w:lang w:val="en-US" w:eastAsia="zh-CN"/>
        </w:rPr>
        <w:t>ENAV24-6.1.7.1</w:t>
      </w:r>
      <w:r w:rsidR="002F73F4">
        <w:rPr>
          <w:spacing w:val="-2"/>
          <w:lang w:val="en-US" w:eastAsia="zh-CN"/>
        </w:rPr>
        <w:t xml:space="preserve"> - </w:t>
      </w:r>
      <w:r w:rsidR="00BA7D08" w:rsidRPr="00BA7D08">
        <w:t>ITU-R Document</w:t>
      </w:r>
      <w:r w:rsidR="00BA7D08">
        <w:rPr>
          <w:spacing w:val="-2"/>
          <w:lang w:val="en-US" w:eastAsia="zh-CN"/>
        </w:rPr>
        <w:t xml:space="preserve"> </w:t>
      </w:r>
      <w:r w:rsidR="00BA7D08" w:rsidRPr="00BA7D08">
        <w:rPr>
          <w:spacing w:val="-2"/>
          <w:lang w:val="en-US" w:eastAsia="zh-CN"/>
        </w:rPr>
        <w:t>Annex 21 to</w:t>
      </w:r>
      <w:r w:rsidR="00BA7D08">
        <w:rPr>
          <w:spacing w:val="-2"/>
          <w:lang w:val="en-US" w:eastAsia="zh-CN"/>
        </w:rPr>
        <w:t xml:space="preserve"> </w:t>
      </w:r>
      <w:r w:rsidR="00BA7D08" w:rsidRPr="00BA7D08">
        <w:rPr>
          <w:spacing w:val="-2"/>
          <w:lang w:val="en-US" w:eastAsia="zh-CN"/>
        </w:rPr>
        <w:t>Document 5B/712-E</w:t>
      </w:r>
      <w:r w:rsidR="00BA7D08">
        <w:rPr>
          <w:spacing w:val="-2"/>
          <w:lang w:val="en-US" w:eastAsia="zh-CN"/>
        </w:rPr>
        <w:t xml:space="preserve">, </w:t>
      </w:r>
      <w:r w:rsidR="00BA7D08" w:rsidRPr="00BA7D08">
        <w:rPr>
          <w:spacing w:val="-2"/>
          <w:lang w:val="en-US" w:eastAsia="zh-CN"/>
        </w:rPr>
        <w:t>10 June 2019</w:t>
      </w:r>
      <w:r w:rsidR="00BA7D08">
        <w:rPr>
          <w:spacing w:val="-2"/>
          <w:lang w:val="en-US" w:eastAsia="zh-CN"/>
        </w:rPr>
        <w:t>).</w:t>
      </w:r>
    </w:p>
    <w:p w:rsidR="004671DC" w:rsidRDefault="00810302" w:rsidP="00980E82">
      <w:pPr>
        <w:pStyle w:val="BodyText"/>
        <w:rPr>
          <w:lang w:val="en-US"/>
        </w:rPr>
      </w:pPr>
      <w:r>
        <w:t xml:space="preserve">In its liaison statement </w:t>
      </w:r>
      <w:r w:rsidR="004671DC">
        <w:t xml:space="preserve">ITU </w:t>
      </w:r>
      <w:r w:rsidR="005241F9">
        <w:t>WP 5B</w:t>
      </w:r>
      <w:r w:rsidR="004671DC">
        <w:t xml:space="preserve"> </w:t>
      </w:r>
      <w:r w:rsidR="00980E82">
        <w:t xml:space="preserve">informs IALA on its </w:t>
      </w:r>
      <w:r w:rsidR="004671DC">
        <w:rPr>
          <w:spacing w:val="-2"/>
          <w:lang w:val="en-US" w:eastAsia="zh-CN"/>
        </w:rPr>
        <w:t xml:space="preserve">work towards the revision of Recommendation ITU-R M.585-7 </w:t>
      </w:r>
      <w:r w:rsidR="005241F9">
        <w:rPr>
          <w:spacing w:val="-2"/>
          <w:lang w:val="en-US" w:eastAsia="zh-CN"/>
        </w:rPr>
        <w:t>“</w:t>
      </w:r>
      <w:r w:rsidR="005241F9" w:rsidRPr="00172ED0">
        <w:rPr>
          <w:lang w:val="en-US"/>
        </w:rPr>
        <w:t>Assignment and use of identities in the maritime mobile service</w:t>
      </w:r>
      <w:r w:rsidR="005241F9">
        <w:rPr>
          <w:lang w:val="en-US"/>
        </w:rPr>
        <w:t>” t</w:t>
      </w:r>
      <w:r w:rsidR="005241F9" w:rsidRPr="005241F9">
        <w:rPr>
          <w:lang w:val="en-US"/>
        </w:rPr>
        <w:t>o provide a numbering scheme for autonomous maritime radio device (AMRD)</w:t>
      </w:r>
      <w:r w:rsidR="005241F9">
        <w:rPr>
          <w:lang w:val="en-US"/>
        </w:rPr>
        <w:t xml:space="preserve">. </w:t>
      </w:r>
    </w:p>
    <w:p w:rsidR="00902AA4" w:rsidRDefault="00810302" w:rsidP="006C091C">
      <w:pPr>
        <w:pStyle w:val="BodyText"/>
      </w:pPr>
      <w:r>
        <w:rPr>
          <w:lang w:val="en-US"/>
        </w:rPr>
        <w:t xml:space="preserve">ENAV 24 reviewed the </w:t>
      </w:r>
      <w:r w:rsidR="005241F9">
        <w:t>liaison statement from ITU</w:t>
      </w:r>
      <w:r w:rsidR="006C091C">
        <w:t xml:space="preserve"> and</w:t>
      </w:r>
      <w:r w:rsidR="005241F9">
        <w:t xml:space="preserve"> draft</w:t>
      </w:r>
      <w:r w:rsidR="006C091C">
        <w:t>ed a</w:t>
      </w:r>
      <w:r w:rsidR="005241F9">
        <w:t xml:space="preserve"> feedback to ITU </w:t>
      </w:r>
      <w:r w:rsidR="009B7309">
        <w:t xml:space="preserve">for the </w:t>
      </w:r>
      <w:r w:rsidR="005241F9">
        <w:t>consideration of the ARM Committee</w:t>
      </w:r>
      <w:r w:rsidR="00352A08">
        <w:t>.</w:t>
      </w:r>
    </w:p>
    <w:p w:rsidR="007272A0" w:rsidRDefault="000B5AE8" w:rsidP="00E869F9">
      <w:pPr>
        <w:pStyle w:val="Heading1"/>
        <w:tabs>
          <w:tab w:val="clear" w:pos="851"/>
          <w:tab w:val="num" w:pos="567"/>
        </w:tabs>
        <w:rPr>
          <w:rFonts w:cs="Calibri"/>
          <w:lang w:eastAsia="zh-CN"/>
        </w:rPr>
      </w:pPr>
      <w:r>
        <w:rPr>
          <w:rFonts w:cs="Calibri"/>
          <w:lang w:eastAsia="zh-CN"/>
        </w:rPr>
        <w:t>D</w:t>
      </w:r>
      <w:r w:rsidR="00E869F9">
        <w:rPr>
          <w:rFonts w:cs="Calibri"/>
          <w:lang w:eastAsia="zh-CN"/>
        </w:rPr>
        <w:t>ISCUSSION</w:t>
      </w:r>
    </w:p>
    <w:p w:rsidR="00E76666" w:rsidRDefault="00E76666" w:rsidP="006670A7">
      <w:pPr>
        <w:tabs>
          <w:tab w:val="left" w:pos="708"/>
        </w:tabs>
      </w:pPr>
      <w:r>
        <w:rPr>
          <w:lang w:val="en-US"/>
        </w:rPr>
        <w:t xml:space="preserve">AMRD Group B </w:t>
      </w:r>
      <w:r>
        <w:rPr>
          <w:spacing w:val="-2"/>
          <w:lang w:val="en-US" w:eastAsia="zh-CN"/>
        </w:rPr>
        <w:t xml:space="preserve">using AIS </w:t>
      </w:r>
      <w:r w:rsidR="00952DB1">
        <w:rPr>
          <w:spacing w:val="-2"/>
          <w:lang w:val="en-US" w:eastAsia="zh-CN"/>
        </w:rPr>
        <w:t xml:space="preserve">technology </w:t>
      </w:r>
      <w:r w:rsidR="00952DB1">
        <w:t>will</w:t>
      </w:r>
      <w:r>
        <w:t xml:space="preserve"> not operate on AIS 1 and AIS 2 but will use a frequency which will be assigned during WRC-19</w:t>
      </w:r>
      <w:r w:rsidR="006670A7">
        <w:t xml:space="preserve"> (WRC-19 agenda item 1.9.1)</w:t>
      </w:r>
      <w:r>
        <w:t xml:space="preserve">. </w:t>
      </w:r>
      <w:r w:rsidR="00952DB1">
        <w:t>Thus AIS and AMRD Group B are operating independently on different radio channels.</w:t>
      </w:r>
    </w:p>
    <w:p w:rsidR="006C091C" w:rsidRDefault="006C091C" w:rsidP="00E76666">
      <w:pPr>
        <w:tabs>
          <w:tab w:val="left" w:pos="708"/>
        </w:tabs>
      </w:pPr>
    </w:p>
    <w:p w:rsidR="006C091C" w:rsidRDefault="006C091C" w:rsidP="00AE7700">
      <w:pPr>
        <w:keepNext/>
      </w:pPr>
      <w:r>
        <w:rPr>
          <w:lang w:val="en-US" w:eastAsia="zh-CN"/>
        </w:rPr>
        <w:t xml:space="preserve">ITU proposed </w:t>
      </w:r>
      <w:r>
        <w:rPr>
          <w:lang w:val="en-US"/>
        </w:rPr>
        <w:t>identities for AMRD Group B using AIS technology as follows:</w:t>
      </w:r>
      <w:r w:rsidR="00AE7700">
        <w:rPr>
          <w:lang w:val="en-US"/>
        </w:rPr>
        <w:t xml:space="preserve"> </w:t>
      </w:r>
      <w:r w:rsidRPr="00AE7700">
        <w:rPr>
          <w:b/>
          <w:bCs/>
          <w:lang w:val="en-US"/>
        </w:rPr>
        <w:t>9</w:t>
      </w:r>
      <w:r w:rsidRPr="00AE7700">
        <w:rPr>
          <w:rFonts w:ascii="Times New Roman Bold" w:hAnsi="Times New Roman Bold"/>
          <w:b/>
          <w:bCs/>
          <w:vertAlign w:val="subscript"/>
          <w:lang w:val="en-US"/>
        </w:rPr>
        <w:t>1</w:t>
      </w:r>
      <w:r w:rsidRPr="00AE7700">
        <w:rPr>
          <w:b/>
          <w:bCs/>
          <w:lang w:val="en-US"/>
        </w:rPr>
        <w:t>7</w:t>
      </w:r>
      <w:r w:rsidRPr="00AE7700">
        <w:rPr>
          <w:rFonts w:ascii="Times New Roman Bold" w:hAnsi="Times New Roman Bold"/>
          <w:b/>
          <w:bCs/>
          <w:vertAlign w:val="subscript"/>
          <w:lang w:val="en-US"/>
        </w:rPr>
        <w:t>2</w:t>
      </w:r>
      <w:r w:rsidRPr="00AE7700">
        <w:rPr>
          <w:b/>
          <w:bCs/>
          <w:lang w:val="en-US"/>
        </w:rPr>
        <w:t>9</w:t>
      </w:r>
      <w:r w:rsidRPr="00AE7700">
        <w:rPr>
          <w:rFonts w:ascii="Times New Roman Bold" w:hAnsi="Times New Roman Bold"/>
          <w:b/>
          <w:bCs/>
          <w:vertAlign w:val="subscript"/>
          <w:lang w:val="en-US"/>
        </w:rPr>
        <w:t>3</w:t>
      </w:r>
      <w:r w:rsidRPr="00AE7700">
        <w:rPr>
          <w:b/>
          <w:bCs/>
          <w:lang w:val="en-US"/>
        </w:rPr>
        <w:t>Y</w:t>
      </w:r>
      <w:r w:rsidRPr="00AE7700">
        <w:rPr>
          <w:rFonts w:ascii="Times New Roman Bold" w:hAnsi="Times New Roman Bold"/>
          <w:b/>
          <w:bCs/>
          <w:vertAlign w:val="subscript"/>
          <w:lang w:val="en-US"/>
        </w:rPr>
        <w:t>4</w:t>
      </w:r>
      <w:r w:rsidRPr="00AE7700">
        <w:rPr>
          <w:b/>
          <w:bCs/>
          <w:lang w:val="en-US"/>
        </w:rPr>
        <w:t>Y</w:t>
      </w:r>
      <w:r w:rsidRPr="00AE7700">
        <w:rPr>
          <w:rFonts w:ascii="Times New Roman Bold" w:hAnsi="Times New Roman Bold"/>
          <w:b/>
          <w:bCs/>
          <w:vertAlign w:val="subscript"/>
          <w:lang w:val="en-US"/>
        </w:rPr>
        <w:t>5</w:t>
      </w:r>
      <w:r w:rsidRPr="00AE7700">
        <w:rPr>
          <w:b/>
          <w:bCs/>
          <w:lang w:val="en-US"/>
        </w:rPr>
        <w:t>Y</w:t>
      </w:r>
      <w:r w:rsidRPr="00AE7700">
        <w:rPr>
          <w:rFonts w:ascii="Times New Roman Bold" w:hAnsi="Times New Roman Bold"/>
          <w:b/>
          <w:bCs/>
          <w:vertAlign w:val="subscript"/>
          <w:lang w:val="en-US"/>
        </w:rPr>
        <w:t>6</w:t>
      </w:r>
      <w:r w:rsidRPr="00AE7700">
        <w:rPr>
          <w:b/>
          <w:bCs/>
          <w:lang w:val="en-US"/>
        </w:rPr>
        <w:t>Y</w:t>
      </w:r>
      <w:r w:rsidRPr="00AE7700">
        <w:rPr>
          <w:rFonts w:ascii="Times New Roman Bold" w:hAnsi="Times New Roman Bold"/>
          <w:b/>
          <w:bCs/>
          <w:vertAlign w:val="subscript"/>
          <w:lang w:val="en-US"/>
        </w:rPr>
        <w:t>7</w:t>
      </w:r>
      <w:r w:rsidRPr="00AE7700">
        <w:rPr>
          <w:b/>
          <w:bCs/>
          <w:lang w:val="en-US"/>
        </w:rPr>
        <w:t>Y</w:t>
      </w:r>
      <w:r w:rsidRPr="00AE7700">
        <w:rPr>
          <w:rFonts w:ascii="Times New Roman Bold" w:hAnsi="Times New Roman Bold"/>
          <w:b/>
          <w:bCs/>
          <w:vertAlign w:val="subscript"/>
          <w:lang w:val="en-US"/>
        </w:rPr>
        <w:t>8</w:t>
      </w:r>
      <w:r w:rsidRPr="00AE7700">
        <w:rPr>
          <w:b/>
          <w:bCs/>
          <w:lang w:val="en-US"/>
        </w:rPr>
        <w:t>Y</w:t>
      </w:r>
      <w:r w:rsidRPr="00AE7700">
        <w:rPr>
          <w:rFonts w:ascii="Times New Roman Bold" w:hAnsi="Times New Roman Bold"/>
          <w:b/>
          <w:bCs/>
          <w:vertAlign w:val="subscript"/>
          <w:lang w:val="en-US"/>
        </w:rPr>
        <w:t>9</w:t>
      </w:r>
    </w:p>
    <w:p w:rsidR="00AE7700" w:rsidRDefault="00AE7700" w:rsidP="00E76666">
      <w:pPr>
        <w:tabs>
          <w:tab w:val="left" w:pos="708"/>
        </w:tabs>
      </w:pPr>
    </w:p>
    <w:p w:rsidR="006C091C" w:rsidRDefault="006C091C" w:rsidP="00B91A0D">
      <w:pPr>
        <w:tabs>
          <w:tab w:val="left" w:pos="708"/>
        </w:tabs>
      </w:pPr>
      <w:r>
        <w:t>This identity is conforming to all other</w:t>
      </w:r>
      <w:r w:rsidR="00AE7700">
        <w:t xml:space="preserve"> </w:t>
      </w:r>
      <w:r>
        <w:t xml:space="preserve">identities in Recommendation ITU-R M.585 and does not reuse any identity used in other </w:t>
      </w:r>
      <w:r w:rsidR="00B91A0D" w:rsidRPr="00172ED0">
        <w:rPr>
          <w:lang w:val="en-US"/>
        </w:rPr>
        <w:t xml:space="preserve">maritime mobile </w:t>
      </w:r>
      <w:r w:rsidR="00B91A0D">
        <w:rPr>
          <w:lang w:val="en-US"/>
        </w:rPr>
        <w:t>s</w:t>
      </w:r>
      <w:del w:id="0" w:author="Plenary Room" w:date="2019-10-10T16:58:00Z">
        <w:r w:rsidDel="00542479">
          <w:delText>ervices</w:delText>
        </w:r>
      </w:del>
      <w:ins w:id="1" w:author="Plenary Room" w:date="2019-10-10T16:58:00Z">
        <w:r w:rsidR="00542479">
          <w:t>services</w:t>
        </w:r>
      </w:ins>
      <w:bookmarkStart w:id="2" w:name="_GoBack"/>
      <w:bookmarkEnd w:id="2"/>
      <w:r w:rsidR="002F6E94">
        <w:t>, e.g. AIS</w:t>
      </w:r>
      <w:r>
        <w:t>.</w:t>
      </w:r>
    </w:p>
    <w:p w:rsidR="00AE7700" w:rsidRDefault="00AE7700" w:rsidP="006C091C">
      <w:pPr>
        <w:tabs>
          <w:tab w:val="left" w:pos="708"/>
        </w:tabs>
      </w:pPr>
    </w:p>
    <w:p w:rsidR="00E76666" w:rsidRDefault="006C091C" w:rsidP="006C091C">
      <w:pPr>
        <w:tabs>
          <w:tab w:val="left" w:pos="708"/>
        </w:tabs>
        <w:rPr>
          <w:spacing w:val="-2"/>
          <w:lang w:val="en-US" w:eastAsia="zh-CN"/>
        </w:rPr>
      </w:pPr>
      <w:r>
        <w:t>It should be noted</w:t>
      </w:r>
      <w:r w:rsidR="00E76666">
        <w:t xml:space="preserve"> that th</w:t>
      </w:r>
      <w:r>
        <w:t xml:space="preserve">is </w:t>
      </w:r>
      <w:r w:rsidR="00E76666">
        <w:t>propos</w:t>
      </w:r>
      <w:r>
        <w:t xml:space="preserve">al </w:t>
      </w:r>
      <w:r w:rsidR="00E76666">
        <w:rPr>
          <w:spacing w:val="-2"/>
          <w:lang w:val="en-US" w:eastAsia="zh-CN"/>
        </w:rPr>
        <w:t xml:space="preserve">will enable to distinguish between identities used by AIS and identities used by AMRD Group B. Thus it will allow for a combined display of AMRD Group B and AIS information on one screen and still being able to distinguish between the devices. </w:t>
      </w:r>
    </w:p>
    <w:p w:rsidR="00E76666" w:rsidRDefault="00E76666" w:rsidP="00123016">
      <w:pPr>
        <w:tabs>
          <w:tab w:val="left" w:pos="708"/>
        </w:tabs>
        <w:rPr>
          <w:spacing w:val="-2"/>
          <w:lang w:val="en-US" w:eastAsia="zh-CN"/>
        </w:rPr>
      </w:pPr>
    </w:p>
    <w:p w:rsidR="00E76666" w:rsidRDefault="00952DB1" w:rsidP="00123016">
      <w:pPr>
        <w:tabs>
          <w:tab w:val="left" w:pos="708"/>
        </w:tabs>
        <w:rPr>
          <w:spacing w:val="-2"/>
          <w:lang w:val="en-US" w:eastAsia="zh-CN"/>
        </w:rPr>
      </w:pPr>
      <w:r>
        <w:rPr>
          <w:spacing w:val="-2"/>
          <w:lang w:val="en-US" w:eastAsia="zh-CN"/>
        </w:rPr>
        <w:t>Following reply to ITU is proposed:</w:t>
      </w:r>
    </w:p>
    <w:p w:rsidR="00B91A0D" w:rsidRDefault="00B91A0D" w:rsidP="00123016">
      <w:pPr>
        <w:tabs>
          <w:tab w:val="left" w:pos="708"/>
        </w:tabs>
      </w:pPr>
    </w:p>
    <w:p w:rsidR="00123016" w:rsidRDefault="00952DB1" w:rsidP="00123016">
      <w:pPr>
        <w:tabs>
          <w:tab w:val="left" w:pos="708"/>
        </w:tabs>
        <w:rPr>
          <w:spacing w:val="-2"/>
          <w:lang w:val="en-US" w:eastAsia="zh-CN"/>
        </w:rPr>
      </w:pPr>
      <w:r>
        <w:t>“</w:t>
      </w:r>
      <w:r w:rsidR="00123016">
        <w:t xml:space="preserve">IALA considered the liaison statements sent by ITU-R Working Party 5B (WP 5B) in June 2019, </w:t>
      </w:r>
      <w:r w:rsidR="00123016">
        <w:rPr>
          <w:lang w:val="en-US"/>
        </w:rPr>
        <w:t xml:space="preserve">informing on the work towards revision of Recommendation ITU-R M.585-7 to reflect the </w:t>
      </w:r>
      <w:r w:rsidR="00123016">
        <w:t>a</w:t>
      </w:r>
      <w:r w:rsidR="00123016" w:rsidRPr="00B30E2B">
        <w:t xml:space="preserve">ssignment and use of identities in the maritime mobile service </w:t>
      </w:r>
      <w:r w:rsidR="00123016">
        <w:t xml:space="preserve">for AMRD Group B </w:t>
      </w:r>
      <w:r w:rsidR="00123016">
        <w:rPr>
          <w:spacing w:val="-2"/>
          <w:lang w:val="en-US" w:eastAsia="zh-CN"/>
        </w:rPr>
        <w:t xml:space="preserve">using AIS technology. </w:t>
      </w:r>
    </w:p>
    <w:p w:rsidR="00123016" w:rsidRDefault="00123016" w:rsidP="00A70C91">
      <w:pPr>
        <w:keepNext/>
        <w:rPr>
          <w:lang w:val="en-US" w:eastAsia="zh-CN"/>
        </w:rPr>
      </w:pPr>
    </w:p>
    <w:p w:rsidR="00A70C91" w:rsidRDefault="003057AC" w:rsidP="00A70C91">
      <w:pPr>
        <w:keepNext/>
        <w:rPr>
          <w:lang w:val="en-US"/>
        </w:rPr>
      </w:pPr>
      <w:r>
        <w:rPr>
          <w:lang w:val="en-US" w:eastAsia="zh-CN"/>
        </w:rPr>
        <w:t>ITU proposes</w:t>
      </w:r>
      <w:r w:rsidR="00A70C91">
        <w:rPr>
          <w:lang w:val="en-US" w:eastAsia="zh-CN"/>
        </w:rPr>
        <w:t xml:space="preserve"> that </w:t>
      </w:r>
      <w:r w:rsidR="00A70C91">
        <w:rPr>
          <w:lang w:val="en-US"/>
        </w:rPr>
        <w:t>AMRD Group B based on AIS technology should</w:t>
      </w:r>
      <w:r w:rsidR="00A70C91">
        <w:rPr>
          <w:lang w:val="en-US" w:eastAsia="ja-JP"/>
        </w:rPr>
        <w:t xml:space="preserve"> </w:t>
      </w:r>
      <w:r w:rsidR="00A70C91">
        <w:rPr>
          <w:lang w:val="en-US"/>
        </w:rPr>
        <w:t>use the identity:</w:t>
      </w:r>
    </w:p>
    <w:p w:rsidR="00A70C91" w:rsidRDefault="00A70C91" w:rsidP="00A70C91">
      <w:pPr>
        <w:keepNext/>
        <w:tabs>
          <w:tab w:val="left" w:pos="794"/>
          <w:tab w:val="center" w:pos="4820"/>
          <w:tab w:val="right" w:pos="9639"/>
        </w:tabs>
        <w:jc w:val="both"/>
        <w:rPr>
          <w:rFonts w:ascii="Times New Roman Bold" w:hAnsi="Times New Roman Bold"/>
          <w:vertAlign w:val="subscript"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9</w:t>
      </w:r>
      <w:r>
        <w:rPr>
          <w:rFonts w:ascii="Times New Roman Bold" w:hAnsi="Times New Roman Bold"/>
          <w:vertAlign w:val="subscript"/>
          <w:lang w:val="en-US"/>
        </w:rPr>
        <w:t>1</w:t>
      </w:r>
      <w:r>
        <w:rPr>
          <w:lang w:val="en-US"/>
        </w:rPr>
        <w:t>7</w:t>
      </w:r>
      <w:r>
        <w:rPr>
          <w:rFonts w:ascii="Times New Roman Bold" w:hAnsi="Times New Roman Bold"/>
          <w:vertAlign w:val="subscript"/>
          <w:lang w:val="en-US"/>
        </w:rPr>
        <w:t>2</w:t>
      </w:r>
      <w:r>
        <w:rPr>
          <w:lang w:val="en-US"/>
        </w:rPr>
        <w:t>9</w:t>
      </w:r>
      <w:r>
        <w:rPr>
          <w:rFonts w:ascii="Times New Roman Bold" w:hAnsi="Times New Roman Bold"/>
          <w:vertAlign w:val="subscript"/>
          <w:lang w:val="en-US"/>
        </w:rPr>
        <w:t>3</w:t>
      </w:r>
      <w:r>
        <w:rPr>
          <w:lang w:val="en-US"/>
        </w:rPr>
        <w:t>Y</w:t>
      </w:r>
      <w:r>
        <w:rPr>
          <w:rFonts w:ascii="Times New Roman Bold" w:hAnsi="Times New Roman Bold"/>
          <w:vertAlign w:val="subscript"/>
          <w:lang w:val="en-US"/>
        </w:rPr>
        <w:t>4</w:t>
      </w:r>
      <w:r>
        <w:rPr>
          <w:lang w:val="en-US"/>
        </w:rPr>
        <w:t>Y</w:t>
      </w:r>
      <w:r>
        <w:rPr>
          <w:rFonts w:ascii="Times New Roman Bold" w:hAnsi="Times New Roman Bold"/>
          <w:vertAlign w:val="subscript"/>
          <w:lang w:val="en-US"/>
        </w:rPr>
        <w:t>5</w:t>
      </w:r>
      <w:r>
        <w:rPr>
          <w:lang w:val="en-US"/>
        </w:rPr>
        <w:t>Y</w:t>
      </w:r>
      <w:r>
        <w:rPr>
          <w:rFonts w:ascii="Times New Roman Bold" w:hAnsi="Times New Roman Bold"/>
          <w:vertAlign w:val="subscript"/>
          <w:lang w:val="en-US"/>
        </w:rPr>
        <w:t>6</w:t>
      </w:r>
      <w:r>
        <w:rPr>
          <w:lang w:val="en-US"/>
        </w:rPr>
        <w:t>Y</w:t>
      </w:r>
      <w:r>
        <w:rPr>
          <w:rFonts w:ascii="Times New Roman Bold" w:hAnsi="Times New Roman Bold"/>
          <w:vertAlign w:val="subscript"/>
          <w:lang w:val="en-US"/>
        </w:rPr>
        <w:t>7</w:t>
      </w:r>
      <w:r>
        <w:rPr>
          <w:lang w:val="en-US"/>
        </w:rPr>
        <w:t>Y</w:t>
      </w:r>
      <w:r>
        <w:rPr>
          <w:rFonts w:ascii="Times New Roman Bold" w:hAnsi="Times New Roman Bold"/>
          <w:vertAlign w:val="subscript"/>
          <w:lang w:val="en-US"/>
        </w:rPr>
        <w:t>8</w:t>
      </w:r>
      <w:r>
        <w:rPr>
          <w:lang w:val="en-US"/>
        </w:rPr>
        <w:t>Y</w:t>
      </w:r>
      <w:r>
        <w:rPr>
          <w:rFonts w:ascii="Times New Roman Bold" w:hAnsi="Times New Roman Bold"/>
          <w:vertAlign w:val="subscript"/>
          <w:lang w:val="en-US"/>
        </w:rPr>
        <w:t>9</w:t>
      </w:r>
    </w:p>
    <w:p w:rsidR="00A70C91" w:rsidRDefault="00A70C91" w:rsidP="00A70C91">
      <w:pPr>
        <w:tabs>
          <w:tab w:val="left" w:pos="794"/>
          <w:tab w:val="left" w:pos="1191"/>
          <w:tab w:val="left" w:pos="1588"/>
          <w:tab w:val="left" w:pos="1985"/>
        </w:tabs>
        <w:jc w:val="both"/>
        <w:rPr>
          <w:rFonts w:ascii="Times New Roman" w:hAnsi="Times New Roman"/>
          <w:lang w:val="en-US" w:eastAsia="ja-JP"/>
        </w:rPr>
      </w:pPr>
      <w:r>
        <w:rPr>
          <w:bCs/>
          <w:lang w:val="en-US"/>
        </w:rPr>
        <w:t>(Y</w:t>
      </w:r>
      <w:r>
        <w:rPr>
          <w:bCs/>
          <w:vertAlign w:val="subscript"/>
          <w:lang w:val="en-US"/>
        </w:rPr>
        <w:t>4</w:t>
      </w:r>
      <w:r>
        <w:rPr>
          <w:bCs/>
          <w:lang w:val="en-US"/>
        </w:rPr>
        <w:t>Y</w:t>
      </w:r>
      <w:r>
        <w:rPr>
          <w:bCs/>
          <w:vertAlign w:val="subscript"/>
          <w:lang w:val="en-US"/>
        </w:rPr>
        <w:t>5</w:t>
      </w:r>
      <w:r>
        <w:rPr>
          <w:bCs/>
          <w:lang w:val="en-US"/>
        </w:rPr>
        <w:t>Y</w:t>
      </w:r>
      <w:r>
        <w:rPr>
          <w:rFonts w:ascii="Times New Roman Bold" w:hAnsi="Times New Roman Bold"/>
          <w:bCs/>
          <w:vertAlign w:val="subscript"/>
          <w:lang w:val="en-US"/>
        </w:rPr>
        <w:t>6</w:t>
      </w:r>
      <w:r>
        <w:rPr>
          <w:bCs/>
          <w:lang w:val="en-US"/>
        </w:rPr>
        <w:t>Y</w:t>
      </w:r>
      <w:r>
        <w:rPr>
          <w:rFonts w:ascii="Times New Roman Bold" w:hAnsi="Times New Roman Bold"/>
          <w:bCs/>
          <w:vertAlign w:val="subscript"/>
          <w:lang w:val="en-US"/>
        </w:rPr>
        <w:t>7</w:t>
      </w:r>
      <w:r>
        <w:rPr>
          <w:bCs/>
          <w:lang w:val="en-US"/>
        </w:rPr>
        <w:t>Y</w:t>
      </w:r>
      <w:r>
        <w:rPr>
          <w:rFonts w:ascii="Times New Roman Bold" w:hAnsi="Times New Roman Bold"/>
          <w:bCs/>
          <w:vertAlign w:val="subscript"/>
          <w:lang w:val="en-US"/>
        </w:rPr>
        <w:t>8</w:t>
      </w:r>
      <w:r>
        <w:rPr>
          <w:bCs/>
          <w:lang w:val="en-US"/>
        </w:rPr>
        <w:t>Y</w:t>
      </w:r>
      <w:r>
        <w:rPr>
          <w:rFonts w:ascii="Times New Roman Bold" w:hAnsi="Times New Roman Bold"/>
          <w:bCs/>
          <w:vertAlign w:val="subscript"/>
          <w:lang w:val="en-US"/>
        </w:rPr>
        <w:t>9</w:t>
      </w:r>
      <w:r>
        <w:rPr>
          <w:lang w:val="en-US" w:eastAsia="ja-JP"/>
        </w:rPr>
        <w:t xml:space="preserve"> = a non-sequential pseudorandom number to be determined by the manufacturer)</w:t>
      </w:r>
    </w:p>
    <w:p w:rsidR="00A70C91" w:rsidRDefault="00A70C91" w:rsidP="00A70C91">
      <w:pPr>
        <w:tabs>
          <w:tab w:val="left" w:pos="794"/>
          <w:tab w:val="left" w:pos="1191"/>
          <w:tab w:val="left" w:pos="1588"/>
          <w:tab w:val="left" w:pos="1985"/>
        </w:tabs>
        <w:jc w:val="both"/>
        <w:rPr>
          <w:lang w:val="en-US" w:eastAsia="ja-JP"/>
        </w:rPr>
      </w:pPr>
      <w:r>
        <w:rPr>
          <w:lang w:val="en-US" w:eastAsia="ja-JP"/>
        </w:rPr>
        <w:t>Duplications of numbers is acceptable.</w:t>
      </w:r>
    </w:p>
    <w:p w:rsidR="00A70C91" w:rsidRDefault="00A70C91" w:rsidP="00A70C91">
      <w:pPr>
        <w:tabs>
          <w:tab w:val="left" w:pos="794"/>
          <w:tab w:val="left" w:pos="1191"/>
          <w:tab w:val="left" w:pos="1588"/>
          <w:tab w:val="left" w:pos="1985"/>
        </w:tabs>
        <w:jc w:val="both"/>
        <w:rPr>
          <w:lang w:val="en-US" w:eastAsia="ja-JP"/>
        </w:rPr>
      </w:pPr>
    </w:p>
    <w:p w:rsidR="004F6C55" w:rsidRDefault="00123016" w:rsidP="00A60A29">
      <w:pPr>
        <w:jc w:val="both"/>
        <w:rPr>
          <w:lang w:val="en-US"/>
        </w:rPr>
      </w:pPr>
      <w:r>
        <w:rPr>
          <w:lang w:val="en-US"/>
        </w:rPr>
        <w:t xml:space="preserve">IALA agrees that AMRD Group B </w:t>
      </w:r>
      <w:r>
        <w:rPr>
          <w:spacing w:val="-2"/>
          <w:lang w:val="en-US" w:eastAsia="zh-CN"/>
        </w:rPr>
        <w:t>using AIS technology</w:t>
      </w:r>
      <w:r>
        <w:rPr>
          <w:lang w:val="en-US"/>
        </w:rPr>
        <w:t xml:space="preserve"> should use the numbering scheme as described in </w:t>
      </w:r>
      <w:r w:rsidR="003057AC">
        <w:rPr>
          <w:lang w:val="en-US"/>
        </w:rPr>
        <w:t>the liaison statement from ITU (</w:t>
      </w:r>
      <w:r w:rsidR="003057AC">
        <w:rPr>
          <w:lang w:eastAsia="zh-CN"/>
        </w:rPr>
        <w:t xml:space="preserve">Working document towards a preliminary draft of Annex 2 of Recommendation </w:t>
      </w:r>
      <w:r w:rsidR="003057AC" w:rsidRPr="003C63F2">
        <w:rPr>
          <w:lang w:eastAsia="zh-CN"/>
        </w:rPr>
        <w:t>ITU-R</w:t>
      </w:r>
      <w:r w:rsidR="003057AC">
        <w:rPr>
          <w:lang w:eastAsia="zh-CN"/>
        </w:rPr>
        <w:t xml:space="preserve"> M.585-7</w:t>
      </w:r>
      <w:r w:rsidR="00A60A29">
        <w:rPr>
          <w:lang w:eastAsia="zh-CN"/>
        </w:rPr>
        <w:t>, ITU-R</w:t>
      </w:r>
      <w:r w:rsidR="00A60A29" w:rsidRPr="00A60A29">
        <w:rPr>
          <w:lang w:val="en-US"/>
        </w:rPr>
        <w:t xml:space="preserve"> </w:t>
      </w:r>
      <w:r w:rsidR="00A60A29" w:rsidRPr="00E76666">
        <w:rPr>
          <w:lang w:val="en-US"/>
        </w:rPr>
        <w:t>Document 5B/712-E</w:t>
      </w:r>
      <w:r w:rsidR="00A60A29">
        <w:rPr>
          <w:lang w:val="en-US"/>
        </w:rPr>
        <w:t xml:space="preserve"> from </w:t>
      </w:r>
      <w:r w:rsidR="00A60A29" w:rsidRPr="00E76666">
        <w:rPr>
          <w:lang w:val="en-US"/>
        </w:rPr>
        <w:t>30 May 201</w:t>
      </w:r>
      <w:r w:rsidR="00A60A29">
        <w:rPr>
          <w:lang w:val="en-US"/>
        </w:rPr>
        <w:t>9)”</w:t>
      </w:r>
    </w:p>
    <w:p w:rsidR="00126C79" w:rsidRPr="006F0422" w:rsidRDefault="00126C79" w:rsidP="00126C79">
      <w:pPr>
        <w:pStyle w:val="Heading1"/>
      </w:pPr>
      <w:r>
        <w:t>A</w:t>
      </w:r>
      <w:r w:rsidRPr="006F0422">
        <w:t>CTION REQUESTED</w:t>
      </w:r>
    </w:p>
    <w:p w:rsidR="00126C79" w:rsidRDefault="00126C79" w:rsidP="00EA5728">
      <w:pPr>
        <w:pStyle w:val="List1"/>
        <w:numPr>
          <w:ilvl w:val="0"/>
          <w:numId w:val="0"/>
        </w:numPr>
        <w:rPr>
          <w:lang w:val="en-GB"/>
        </w:rPr>
      </w:pPr>
      <w:r w:rsidRPr="006F0422">
        <w:rPr>
          <w:lang w:val="en-GB"/>
        </w:rPr>
        <w:t xml:space="preserve">The </w:t>
      </w:r>
      <w:r>
        <w:rPr>
          <w:lang w:val="en-GB"/>
        </w:rPr>
        <w:t>ARM Committee is requested to c</w:t>
      </w:r>
      <w:r w:rsidRPr="006F0422">
        <w:rPr>
          <w:lang w:val="en-GB"/>
        </w:rPr>
        <w:t xml:space="preserve">onsider this </w:t>
      </w:r>
      <w:r>
        <w:rPr>
          <w:lang w:val="en-GB"/>
        </w:rPr>
        <w:t>information while drafting a liaison statement to ITU on that issue</w:t>
      </w:r>
      <w:r w:rsidRPr="006F0422">
        <w:rPr>
          <w:lang w:val="en-GB"/>
        </w:rPr>
        <w:t>, as appropriate</w:t>
      </w:r>
      <w:r>
        <w:rPr>
          <w:lang w:val="en-GB"/>
        </w:rPr>
        <w:t>.</w:t>
      </w:r>
    </w:p>
    <w:p w:rsidR="00EA5728" w:rsidRPr="00EA5728" w:rsidRDefault="00EA5728" w:rsidP="00EA5728">
      <w:pPr>
        <w:pStyle w:val="List1"/>
        <w:numPr>
          <w:ilvl w:val="0"/>
          <w:numId w:val="0"/>
        </w:numPr>
        <w:rPr>
          <w:lang w:val="en-GB"/>
        </w:rPr>
      </w:pPr>
    </w:p>
    <w:p w:rsidR="00EA5728" w:rsidRDefault="00EA5728">
      <w:pPr>
        <w:tabs>
          <w:tab w:val="clear" w:pos="851"/>
        </w:tabs>
        <w:rPr>
          <w:rFonts w:cs="Arial"/>
          <w:b/>
          <w:bCs/>
          <w:color w:val="2E74B5"/>
          <w:kern w:val="28"/>
          <w:sz w:val="32"/>
          <w:szCs w:val="32"/>
        </w:rPr>
      </w:pPr>
    </w:p>
    <w:sectPr w:rsidR="00EA5728" w:rsidSect="00614F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4297" w:rsidRDefault="00394297" w:rsidP="002B0236">
      <w:r>
        <w:separator/>
      </w:r>
    </w:p>
  </w:endnote>
  <w:endnote w:type="continuationSeparator" w:id="0">
    <w:p w:rsidR="00394297" w:rsidRDefault="00394297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965" w:rsidRDefault="005F1965" w:rsidP="002B02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965" w:rsidRDefault="005F1965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542479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965" w:rsidRDefault="005F1965" w:rsidP="002B02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297" w:rsidRDefault="00394297" w:rsidP="002B0236">
      <w:r>
        <w:separator/>
      </w:r>
    </w:p>
  </w:footnote>
  <w:footnote w:type="continuationSeparator" w:id="0">
    <w:p w:rsidR="00394297" w:rsidRDefault="00394297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965" w:rsidRDefault="00542479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965" w:rsidRDefault="00542479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5F1965">
      <w:rPr>
        <w:noProof/>
        <w:lang w:val="en-GB" w:eastAsia="en-GB"/>
      </w:rPr>
      <w:drawing>
        <wp:inline distT="0" distB="0" distL="0" distR="0">
          <wp:extent cx="850900" cy="825500"/>
          <wp:effectExtent l="0" t="0" r="0" b="0"/>
          <wp:docPr id="1" name="Bild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965" w:rsidRDefault="00542479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35A17E7"/>
    <w:multiLevelType w:val="singleLevel"/>
    <w:tmpl w:val="1B734BF1"/>
    <w:lvl w:ilvl="0">
      <w:start w:val="1"/>
      <w:numFmt w:val="decimal"/>
      <w:lvlText w:val="%1."/>
      <w:lvlJc w:val="left"/>
    </w:lvl>
  </w:abstractNum>
  <w:abstractNum w:abstractNumId="2" w15:restartNumberingAfterBreak="0">
    <w:nsid w:val="19C37E91"/>
    <w:multiLevelType w:val="multilevel"/>
    <w:tmpl w:val="A18057C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B734BF1"/>
    <w:multiLevelType w:val="singleLevel"/>
    <w:tmpl w:val="1B734BF1"/>
    <w:lvl w:ilvl="0">
      <w:start w:val="1"/>
      <w:numFmt w:val="decimal"/>
      <w:lvlText w:val="%1."/>
      <w:lvlJc w:val="left"/>
    </w:lvl>
  </w:abstractNum>
  <w:abstractNum w:abstractNumId="4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2DE03F5"/>
    <w:multiLevelType w:val="hybridMultilevel"/>
    <w:tmpl w:val="F92CD620"/>
    <w:lvl w:ilvl="0" w:tplc="CC741CE8">
      <w:start w:val="1"/>
      <w:numFmt w:val="bullet"/>
      <w:lvlText w:val="•"/>
      <w:lvlJc w:val="left"/>
      <w:pPr>
        <w:ind w:left="420" w:hanging="420"/>
      </w:pPr>
      <w:rPr>
        <w:rFonts w:ascii="Arial Unicode MS" w:eastAsia="Arial Unicode MS" w:hAnsi="Arial Unicode MS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607D8D"/>
    <w:multiLevelType w:val="singleLevel"/>
    <w:tmpl w:val="1B734BF1"/>
    <w:lvl w:ilvl="0">
      <w:start w:val="1"/>
      <w:numFmt w:val="decimal"/>
      <w:lvlText w:val="%1."/>
      <w:lvlJc w:val="left"/>
    </w:lvl>
  </w:abstractNum>
  <w:abstractNum w:abstractNumId="16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7"/>
  </w:num>
  <w:num w:numId="3">
    <w:abstractNumId w:val="11"/>
  </w:num>
  <w:num w:numId="4">
    <w:abstractNumId w:val="11"/>
  </w:num>
  <w:num w:numId="5">
    <w:abstractNumId w:val="6"/>
  </w:num>
  <w:num w:numId="6">
    <w:abstractNumId w:val="12"/>
  </w:num>
  <w:num w:numId="7">
    <w:abstractNumId w:val="9"/>
  </w:num>
  <w:num w:numId="8">
    <w:abstractNumId w:val="0"/>
  </w:num>
  <w:num w:numId="9">
    <w:abstractNumId w:val="5"/>
  </w:num>
  <w:num w:numId="10">
    <w:abstractNumId w:val="13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7"/>
  </w:num>
  <w:num w:numId="17">
    <w:abstractNumId w:val="16"/>
  </w:num>
  <w:num w:numId="18">
    <w:abstractNumId w:val="4"/>
  </w:num>
  <w:num w:numId="19">
    <w:abstractNumId w:val="14"/>
  </w:num>
  <w:num w:numId="20">
    <w:abstractNumId w:val="10"/>
  </w:num>
  <w:num w:numId="21">
    <w:abstractNumId w:val="7"/>
  </w:num>
  <w:num w:numId="22">
    <w:abstractNumId w:val="7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3"/>
  </w:num>
  <w:num w:numId="26">
    <w:abstractNumId w:val="15"/>
  </w:num>
  <w:num w:numId="27">
    <w:abstractNumId w:val="1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 w:numId="32">
    <w:abstractNumId w:val="2"/>
  </w:num>
  <w:num w:numId="33">
    <w:abstractNumId w:val="2"/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lenary Room">
    <w15:presenceInfo w15:providerId="AD" w15:userId="S-1-5-21-3036158373-452142988-3095193817-11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A45"/>
    <w:rsid w:val="00002906"/>
    <w:rsid w:val="00031A92"/>
    <w:rsid w:val="000348ED"/>
    <w:rsid w:val="00036801"/>
    <w:rsid w:val="00050DA7"/>
    <w:rsid w:val="000A5A01"/>
    <w:rsid w:val="000B5AE8"/>
    <w:rsid w:val="001000CF"/>
    <w:rsid w:val="00123016"/>
    <w:rsid w:val="00126C79"/>
    <w:rsid w:val="00135447"/>
    <w:rsid w:val="00152273"/>
    <w:rsid w:val="001A654A"/>
    <w:rsid w:val="001C74CF"/>
    <w:rsid w:val="001E3313"/>
    <w:rsid w:val="002B0236"/>
    <w:rsid w:val="002C060A"/>
    <w:rsid w:val="002C7644"/>
    <w:rsid w:val="002F6E94"/>
    <w:rsid w:val="002F73F4"/>
    <w:rsid w:val="003057AC"/>
    <w:rsid w:val="00352A08"/>
    <w:rsid w:val="003556DA"/>
    <w:rsid w:val="00382FAA"/>
    <w:rsid w:val="00394297"/>
    <w:rsid w:val="003D29A0"/>
    <w:rsid w:val="003D55DD"/>
    <w:rsid w:val="003E1831"/>
    <w:rsid w:val="00407BA5"/>
    <w:rsid w:val="00424954"/>
    <w:rsid w:val="004671DC"/>
    <w:rsid w:val="004C1386"/>
    <w:rsid w:val="004C220D"/>
    <w:rsid w:val="004F6C55"/>
    <w:rsid w:val="005241F9"/>
    <w:rsid w:val="00542479"/>
    <w:rsid w:val="0055381E"/>
    <w:rsid w:val="005D05AC"/>
    <w:rsid w:val="005F1965"/>
    <w:rsid w:val="00610B02"/>
    <w:rsid w:val="00614FE4"/>
    <w:rsid w:val="006308BF"/>
    <w:rsid w:val="00630F7F"/>
    <w:rsid w:val="00635E3F"/>
    <w:rsid w:val="0064435F"/>
    <w:rsid w:val="006670A7"/>
    <w:rsid w:val="006773DD"/>
    <w:rsid w:val="006A23D0"/>
    <w:rsid w:val="006C091C"/>
    <w:rsid w:val="006D470F"/>
    <w:rsid w:val="006F0422"/>
    <w:rsid w:val="007272A0"/>
    <w:rsid w:val="00727E88"/>
    <w:rsid w:val="007464E0"/>
    <w:rsid w:val="00775878"/>
    <w:rsid w:val="0080092C"/>
    <w:rsid w:val="00810302"/>
    <w:rsid w:val="00872453"/>
    <w:rsid w:val="008E7A45"/>
    <w:rsid w:val="008F13DD"/>
    <w:rsid w:val="008F4DC3"/>
    <w:rsid w:val="00902AA4"/>
    <w:rsid w:val="00906239"/>
    <w:rsid w:val="0095248B"/>
    <w:rsid w:val="00952DB1"/>
    <w:rsid w:val="00980E82"/>
    <w:rsid w:val="009B7309"/>
    <w:rsid w:val="009F3B6C"/>
    <w:rsid w:val="009F5C36"/>
    <w:rsid w:val="00A160A0"/>
    <w:rsid w:val="00A27F12"/>
    <w:rsid w:val="00A30579"/>
    <w:rsid w:val="00A33D9B"/>
    <w:rsid w:val="00A529B5"/>
    <w:rsid w:val="00A60A29"/>
    <w:rsid w:val="00A6332B"/>
    <w:rsid w:val="00A70C91"/>
    <w:rsid w:val="00A75CF3"/>
    <w:rsid w:val="00A81368"/>
    <w:rsid w:val="00AA2626"/>
    <w:rsid w:val="00AA76C0"/>
    <w:rsid w:val="00AD12ED"/>
    <w:rsid w:val="00AE7700"/>
    <w:rsid w:val="00B077EC"/>
    <w:rsid w:val="00B14FC7"/>
    <w:rsid w:val="00B15B24"/>
    <w:rsid w:val="00B16D7F"/>
    <w:rsid w:val="00B30E2B"/>
    <w:rsid w:val="00B35204"/>
    <w:rsid w:val="00B41EA4"/>
    <w:rsid w:val="00B428DA"/>
    <w:rsid w:val="00B8247E"/>
    <w:rsid w:val="00B91A0D"/>
    <w:rsid w:val="00BA0A0A"/>
    <w:rsid w:val="00BA7D08"/>
    <w:rsid w:val="00BB7218"/>
    <w:rsid w:val="00BE56DF"/>
    <w:rsid w:val="00C265EE"/>
    <w:rsid w:val="00C40A20"/>
    <w:rsid w:val="00C94207"/>
    <w:rsid w:val="00CA04AF"/>
    <w:rsid w:val="00D14ECD"/>
    <w:rsid w:val="00D64179"/>
    <w:rsid w:val="00DF5605"/>
    <w:rsid w:val="00DF6AD0"/>
    <w:rsid w:val="00E2082F"/>
    <w:rsid w:val="00E719F6"/>
    <w:rsid w:val="00E729A7"/>
    <w:rsid w:val="00E76666"/>
    <w:rsid w:val="00E869F9"/>
    <w:rsid w:val="00E93C9B"/>
    <w:rsid w:val="00EA5728"/>
    <w:rsid w:val="00EC130A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5:docId w15:val="{ED4DCD37-755B-4E74-9F43-5035824F3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/>
    <w:lsdException w:name="heading 5" w:semiHidden="1" w:unhideWhenUsed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spacing w:before="120" w:after="120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left" w:pos="1134"/>
      </w:tabs>
      <w:spacing w:before="120" w:after="120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uiPriority w:val="99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uiPriority w:val="99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uiPriority w:val="99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uiPriority w:val="99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References">
    <w:name w:val="References"/>
    <w:basedOn w:val="Normal"/>
    <w:qFormat/>
    <w:rsid w:val="007272A0"/>
    <w:pPr>
      <w:tabs>
        <w:tab w:val="clear" w:pos="851"/>
        <w:tab w:val="left" w:pos="567"/>
      </w:tabs>
      <w:spacing w:after="120"/>
    </w:pPr>
    <w:rPr>
      <w:rFonts w:ascii="Arial" w:eastAsia="SimSun" w:hAnsi="Arial" w:cs="Calibri"/>
      <w:lang w:eastAsia="en-GB"/>
    </w:rPr>
  </w:style>
  <w:style w:type="paragraph" w:styleId="BalloonText">
    <w:name w:val="Balloon Text"/>
    <w:basedOn w:val="Normal"/>
    <w:link w:val="BalloonTextChar"/>
    <w:semiHidden/>
    <w:unhideWhenUsed/>
    <w:rsid w:val="006F042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F0422"/>
    <w:rPr>
      <w:rFonts w:ascii="Segoe UI" w:hAnsi="Segoe UI" w:cs="Segoe UI"/>
      <w:sz w:val="18"/>
      <w:szCs w:val="18"/>
      <w:lang w:val="en-GB" w:eastAsia="en-US"/>
    </w:rPr>
  </w:style>
  <w:style w:type="character" w:customStyle="1" w:styleId="document-title">
    <w:name w:val="document-title"/>
    <w:basedOn w:val="DefaultParagraphFont"/>
    <w:rsid w:val="002F73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97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7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9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1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4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15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03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3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6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12</TotalTime>
  <Pages>2</Pages>
  <Words>387</Words>
  <Characters>2207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2589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Plenary Room</cp:lastModifiedBy>
  <cp:revision>6</cp:revision>
  <cp:lastPrinted>2006-10-19T11:49:00Z</cp:lastPrinted>
  <dcterms:created xsi:type="dcterms:W3CDTF">2019-10-10T11:36:00Z</dcterms:created>
  <dcterms:modified xsi:type="dcterms:W3CDTF">2019-10-10T15:01:00Z</dcterms:modified>
</cp:coreProperties>
</file>